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610F" w:rsidRPr="00963A46" w14:paraId="53217B97" w14:textId="77777777" w:rsidTr="00F279E6">
        <w:tc>
          <w:tcPr>
            <w:tcW w:w="1396" w:type="pct"/>
            <w:shd w:val="clear" w:color="auto" w:fill="auto"/>
          </w:tcPr>
          <w:p w14:paraId="461EFDD5" w14:textId="77777777" w:rsidR="0014610F" w:rsidRPr="0014610F" w:rsidRDefault="0014610F" w:rsidP="0014610F">
            <w:pPr>
              <w:pStyle w:val="SISSCODE"/>
              <w:rPr>
                <w:ins w:id="0" w:author="Sue Hamilton" w:date="2017-09-21T15:47:00Z"/>
              </w:rPr>
            </w:pPr>
            <w:r>
              <w:t>RGRSS00006</w:t>
            </w:r>
          </w:p>
        </w:tc>
        <w:tc>
          <w:tcPr>
            <w:tcW w:w="3604" w:type="pct"/>
            <w:shd w:val="clear" w:color="auto" w:fill="auto"/>
          </w:tcPr>
          <w:p w14:paraId="2DFCB7BC" w14:textId="77777777" w:rsidR="0014610F" w:rsidRPr="0014610F" w:rsidRDefault="0014610F" w:rsidP="0014610F">
            <w:pPr>
              <w:pStyle w:val="SISStitle"/>
              <w:rPr>
                <w:ins w:id="1" w:author="Sue Hamilton" w:date="2017-09-21T15:47:00Z"/>
              </w:rPr>
            </w:pPr>
            <w:r w:rsidRPr="00A40B2A">
              <w:t>Greyhound Training Operations Skill Set</w:t>
            </w:r>
          </w:p>
        </w:tc>
      </w:tr>
    </w:tbl>
    <w:p w14:paraId="468F36F5" w14:textId="77777777" w:rsidR="00A301E0" w:rsidRPr="00A301E0" w:rsidRDefault="00A301E0" w:rsidP="00A301E0">
      <w:pPr>
        <w:rPr>
          <w:lang w:eastAsia="en-US"/>
        </w:rPr>
      </w:pPr>
    </w:p>
    <w:p w14:paraId="7F3C2C7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769F13" w14:textId="77777777" w:rsidTr="00CA2922">
        <w:trPr>
          <w:tblHeader/>
        </w:trPr>
        <w:tc>
          <w:tcPr>
            <w:tcW w:w="2689" w:type="dxa"/>
          </w:tcPr>
          <w:p w14:paraId="4281EA4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05901F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4610F" w14:paraId="1FA4C523" w14:textId="77777777" w:rsidTr="00CA2922">
        <w:tc>
          <w:tcPr>
            <w:tcW w:w="2689" w:type="dxa"/>
          </w:tcPr>
          <w:p w14:paraId="46C15D04" w14:textId="77777777" w:rsidR="0014610F" w:rsidRPr="0014610F" w:rsidRDefault="0014610F" w:rsidP="0014610F">
            <w:pPr>
              <w:pStyle w:val="SIText"/>
            </w:pPr>
            <w:r w:rsidRPr="00CC451E">
              <w:t>Release</w:t>
            </w:r>
            <w:r w:rsidRPr="0014610F">
              <w:t xml:space="preserve"> 1</w:t>
            </w:r>
          </w:p>
        </w:tc>
        <w:tc>
          <w:tcPr>
            <w:tcW w:w="6939" w:type="dxa"/>
          </w:tcPr>
          <w:p w14:paraId="031A3660" w14:textId="77777777" w:rsidR="0014610F" w:rsidRPr="0014610F" w:rsidRDefault="0014610F" w:rsidP="0014610F">
            <w:pPr>
              <w:pStyle w:val="SIText"/>
            </w:pPr>
            <w:r w:rsidRPr="00CC451E">
              <w:t xml:space="preserve">This version released with </w:t>
            </w:r>
            <w:r w:rsidRPr="0014610F">
              <w:t>RGR Training Package Version 1.0.</w:t>
            </w:r>
          </w:p>
        </w:tc>
      </w:tr>
    </w:tbl>
    <w:p w14:paraId="0F2B956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A73BD9E" w14:textId="77777777" w:rsidTr="000D7BE6">
        <w:tc>
          <w:tcPr>
            <w:tcW w:w="5000" w:type="pct"/>
            <w:shd w:val="clear" w:color="auto" w:fill="auto"/>
          </w:tcPr>
          <w:p w14:paraId="160F580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5B1B713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14610F">
              <w:t xml:space="preserve">provides the skills and knowledge </w:t>
            </w:r>
            <w:r w:rsidR="0014610F" w:rsidRPr="0014610F">
              <w:t xml:space="preserve">required for an individual to be classified as a greyhound trainer under the greyhound racing code. </w:t>
            </w:r>
          </w:p>
          <w:p w14:paraId="6DC93143" w14:textId="77777777" w:rsidR="0014610F" w:rsidRPr="00856837" w:rsidRDefault="0014610F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202CA4D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53E2DFE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D7729B6" w14:textId="77777777" w:rsidR="0014610F" w:rsidRPr="0014610F" w:rsidRDefault="00890663" w:rsidP="0014610F">
            <w:pPr>
              <w:pStyle w:val="SIText"/>
            </w:pPr>
            <w:r>
              <w:t xml:space="preserve">These units of competency </w:t>
            </w:r>
            <w:r w:rsidR="0014610F">
              <w:t xml:space="preserve">provide credit towards </w:t>
            </w:r>
            <w:commentRangeStart w:id="2"/>
            <w:r w:rsidR="0014610F" w:rsidRPr="0014610F">
              <w:t xml:space="preserve">RGR40408 </w:t>
            </w:r>
            <w:commentRangeEnd w:id="2"/>
            <w:r w:rsidR="0014610F" w:rsidRPr="0014610F">
              <w:rPr>
                <w:rStyle w:val="CommentReference"/>
              </w:rPr>
              <w:commentReference w:id="2"/>
            </w:r>
            <w:r w:rsidR="0014610F" w:rsidRPr="0014610F">
              <w:t>Certificate IV in Racing (Greyhound Trainer).</w:t>
            </w:r>
          </w:p>
          <w:p w14:paraId="3F880D0C" w14:textId="77777777" w:rsidR="0014610F" w:rsidRPr="0014610F" w:rsidRDefault="0014610F" w:rsidP="0014610F">
            <w:pPr>
              <w:pStyle w:val="SIText"/>
            </w:pPr>
          </w:p>
          <w:p w14:paraId="61696EB5" w14:textId="77777777" w:rsidR="0014610F" w:rsidRPr="0014610F" w:rsidRDefault="0014610F" w:rsidP="0014610F">
            <w:pPr>
              <w:pStyle w:val="SIText"/>
            </w:pPr>
            <w:r w:rsidRPr="0014610F">
              <w:t xml:space="preserve">Entry </w:t>
            </w:r>
            <w:commentRangeStart w:id="3"/>
            <w:r w:rsidRPr="0014610F">
              <w:t>Requirements</w:t>
            </w:r>
            <w:commentRangeEnd w:id="3"/>
            <w:r w:rsidRPr="0014610F">
              <w:rPr>
                <w:rStyle w:val="CommentReference"/>
              </w:rPr>
              <w:commentReference w:id="3"/>
            </w:r>
          </w:p>
          <w:p w14:paraId="24C8FE6E" w14:textId="77777777" w:rsidR="0014610F" w:rsidRPr="0014610F" w:rsidRDefault="0014610F" w:rsidP="0014610F">
            <w:pPr>
              <w:pStyle w:val="SIText"/>
            </w:pPr>
            <w:r>
              <w:t xml:space="preserve">Before undertaking this </w:t>
            </w:r>
            <w:r w:rsidRPr="0014610F">
              <w:t>skill set individuals must be able to demonstrate:</w:t>
            </w:r>
          </w:p>
          <w:p w14:paraId="4DD59249" w14:textId="77777777" w:rsidR="0014610F" w:rsidRPr="0014610F" w:rsidRDefault="0014610F" w:rsidP="0014610F">
            <w:pPr>
              <w:pStyle w:val="SIBulletList1"/>
            </w:pPr>
            <w:r>
              <w:t>extensive industry-relevant experience in the care, welfare and management of racing greyhounds</w:t>
            </w:r>
            <w:r w:rsidRPr="0014610F">
              <w:t>, and/or</w:t>
            </w:r>
          </w:p>
          <w:p w14:paraId="1559C992" w14:textId="77777777" w:rsidR="0014610F" w:rsidRPr="0014610F" w:rsidRDefault="0014610F" w:rsidP="0014610F">
            <w:pPr>
              <w:pStyle w:val="SIBulletList1"/>
            </w:pPr>
            <w:proofErr w:type="gramStart"/>
            <w:r>
              <w:t>skills</w:t>
            </w:r>
            <w:proofErr w:type="gramEnd"/>
            <w:r>
              <w:t xml:space="preserve"> and knowledge commensurate with RGR20208 Certificate II in Racing (</w:t>
            </w:r>
            <w:proofErr w:type="spellStart"/>
            <w:r>
              <w:t>Kennelhand</w:t>
            </w:r>
            <w:proofErr w:type="spellEnd"/>
            <w:r>
              <w:t>)</w:t>
            </w:r>
            <w:r w:rsidRPr="0014610F">
              <w:t xml:space="preserve"> or later version.</w:t>
            </w:r>
          </w:p>
          <w:p w14:paraId="3096B1B8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26464ED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BD243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2228CAC" w14:textId="77777777" w:rsidR="0014610F" w:rsidRPr="0014610F" w:rsidRDefault="0014610F" w:rsidP="0014610F">
            <w:pPr>
              <w:pStyle w:val="SIText"/>
            </w:pPr>
            <w:r>
              <w:t>Licensing, legislative,</w:t>
            </w:r>
            <w:r w:rsidRPr="0014610F">
              <w:t xml:space="preserve"> regulatory or certification requirements apply to this skill set but vary in each state/territory jurisdiction. Users are advised to check with the relevant Controlling Body or Principal Racing Authority for current requirements.</w:t>
            </w:r>
          </w:p>
          <w:p w14:paraId="127B7BBA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63F82D2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24C21E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DBDFF99" w14:textId="77777777" w:rsidR="0014610F" w:rsidRPr="0014610F" w:rsidRDefault="0014610F" w:rsidP="0014610F">
            <w:pPr>
              <w:pStyle w:val="SIBulletList1"/>
            </w:pPr>
            <w:r w:rsidRPr="00120A60">
              <w:t xml:space="preserve">BSBSMB303 Organise finances for the micro business </w:t>
            </w:r>
          </w:p>
          <w:p w14:paraId="2D037882" w14:textId="77777777" w:rsidR="0014610F" w:rsidRPr="0014610F" w:rsidRDefault="0014610F" w:rsidP="0014610F">
            <w:pPr>
              <w:pStyle w:val="SIBulletList1"/>
            </w:pPr>
            <w:r w:rsidRPr="00120A60">
              <w:t xml:space="preserve">BSBSMB305 Comply with regulatory, taxation and insurance requirements for the micro business </w:t>
            </w:r>
          </w:p>
          <w:p w14:paraId="7932EAAA" w14:textId="77777777" w:rsidR="0014610F" w:rsidRPr="0014610F" w:rsidRDefault="0014610F" w:rsidP="0014610F">
            <w:pPr>
              <w:pStyle w:val="SIBulletList1"/>
            </w:pPr>
            <w:r w:rsidRPr="0014610F">
              <w:t>BSBWHS201 Contribute to health and safety of self and others</w:t>
            </w:r>
          </w:p>
          <w:p w14:paraId="31617AFD" w14:textId="77777777" w:rsidR="0014610F" w:rsidRPr="0014610F" w:rsidRDefault="0014610F" w:rsidP="0014610F">
            <w:pPr>
              <w:pStyle w:val="SIBulletList1"/>
            </w:pPr>
            <w:r w:rsidRPr="004F0076">
              <w:t xml:space="preserve">RGRPSG207 Demonstrate greyhound racing industry integrity and ethical practice </w:t>
            </w:r>
          </w:p>
          <w:p w14:paraId="03B7FFE0" w14:textId="77777777" w:rsidR="0014610F" w:rsidRPr="0014610F" w:rsidRDefault="0014610F" w:rsidP="0014610F">
            <w:pPr>
              <w:pStyle w:val="SIBulletList1"/>
            </w:pPr>
            <w:r>
              <w:t>RGRPSG304</w:t>
            </w:r>
            <w:r w:rsidRPr="0014610F">
              <w:t xml:space="preserve"> Participate in greyhound racing inquiries and appeals</w:t>
            </w:r>
          </w:p>
          <w:p w14:paraId="44DFDE2F" w14:textId="77777777" w:rsidR="0014610F" w:rsidRPr="0014610F" w:rsidRDefault="0014610F" w:rsidP="0014610F">
            <w:pPr>
              <w:pStyle w:val="SIBulletList1"/>
            </w:pPr>
            <w:r>
              <w:t>RGRPSG306 Determine care and treatment needs of greyhounds</w:t>
            </w:r>
          </w:p>
          <w:p w14:paraId="5B5B988D" w14:textId="77777777" w:rsidR="001F28F9" w:rsidRPr="00EB7EB1" w:rsidRDefault="0014610F" w:rsidP="0014610F">
            <w:pPr>
              <w:pStyle w:val="SIBulletList1"/>
            </w:pPr>
            <w:r w:rsidRPr="00D9110D">
              <w:t xml:space="preserve">RGRPSG310 </w:t>
            </w:r>
            <w:r w:rsidRPr="0014610F">
              <w:t>Trial and race greyhounds</w:t>
            </w:r>
          </w:p>
        </w:tc>
      </w:tr>
      <w:tr w:rsidR="005C7EA8" w:rsidRPr="00963A46" w14:paraId="038DFAE6" w14:textId="77777777" w:rsidTr="0014610F">
        <w:trPr>
          <w:trHeight w:val="963"/>
        </w:trPr>
        <w:tc>
          <w:tcPr>
            <w:tcW w:w="5000" w:type="pct"/>
            <w:shd w:val="clear" w:color="auto" w:fill="auto"/>
          </w:tcPr>
          <w:p w14:paraId="42E8A8B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29CC712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>This skill set is for</w:t>
            </w:r>
            <w:r w:rsidR="0014610F">
              <w:t xml:space="preserve"> </w:t>
            </w:r>
            <w:r w:rsidR="0014610F" w:rsidRPr="0014610F">
              <w:t>those wishing to meet industry licensing requirements to be able to race greyhounds in industry regulated competitions.</w:t>
            </w:r>
          </w:p>
        </w:tc>
      </w:tr>
      <w:tr w:rsidR="00DB557A" w:rsidRPr="00963A46" w14:paraId="52BC227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8DEF8A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1CF73515" w14:textId="77777777" w:rsidR="00DB557A" w:rsidRPr="00EB7EB1" w:rsidRDefault="0014610F" w:rsidP="0014610F">
            <w:pPr>
              <w:pStyle w:val="SIText"/>
              <w:rPr>
                <w:b/>
              </w:rPr>
            </w:pPr>
            <w:bookmarkStart w:id="4" w:name="_GoBack"/>
            <w:bookmarkEnd w:id="4"/>
            <w:r w:rsidRPr="0014610F">
              <w:t>These competencies from the RGR Racing Training Package meet the industry requirements to be licensed as a greyhound trainer in the greyhound racing code, subject to state or territory Controlling Body or Principal Racing Authority requirements.</w:t>
            </w:r>
          </w:p>
        </w:tc>
      </w:tr>
    </w:tbl>
    <w:p w14:paraId="1684410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Sue Hamilton" w:date="2017-09-24T12:04:00Z" w:initials="SH">
    <w:p w14:paraId="7566954E" w14:textId="77777777" w:rsidR="0014610F" w:rsidRDefault="0014610F" w:rsidP="0014610F">
      <w:pPr>
        <w:pStyle w:val="CommentText"/>
      </w:pPr>
      <w:r>
        <w:rPr>
          <w:rStyle w:val="CommentReference"/>
        </w:rPr>
        <w:annotationRef/>
      </w:r>
      <w:r>
        <w:t>Update qualification codes when finalised</w:t>
      </w:r>
    </w:p>
  </w:comment>
  <w:comment w:id="3" w:author="Sue Hamilton" w:date="2017-09-15T15:51:00Z" w:initials="SH">
    <w:p w14:paraId="7B7AB836" w14:textId="77777777" w:rsidR="0014610F" w:rsidRDefault="0014610F" w:rsidP="0014610F">
      <w:pPr>
        <w:pStyle w:val="CommentText"/>
      </w:pPr>
      <w:r>
        <w:rPr>
          <w:rStyle w:val="CommentReference"/>
        </w:rPr>
        <w:annotationRef/>
      </w:r>
      <w:r>
        <w:t>Are the entry requirements needed?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66954E" w15:done="0"/>
  <w15:commentEx w15:paraId="7B7AB83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6B2C8" w14:textId="77777777" w:rsidR="00B802C9" w:rsidRDefault="00B802C9" w:rsidP="00BF3F0A">
      <w:r>
        <w:separator/>
      </w:r>
    </w:p>
    <w:p w14:paraId="58157992" w14:textId="77777777" w:rsidR="00B802C9" w:rsidRDefault="00B802C9"/>
  </w:endnote>
  <w:endnote w:type="continuationSeparator" w:id="0">
    <w:p w14:paraId="6CA3EDDA" w14:textId="77777777" w:rsidR="00B802C9" w:rsidRDefault="00B802C9" w:rsidP="00BF3F0A">
      <w:r>
        <w:continuationSeparator/>
      </w:r>
    </w:p>
    <w:p w14:paraId="67E8AA2C" w14:textId="77777777" w:rsidR="00B802C9" w:rsidRDefault="00B80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1AF46E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4610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D20173F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328AC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7961E" w14:textId="77777777" w:rsidR="00B802C9" w:rsidRDefault="00B802C9" w:rsidP="00BF3F0A">
      <w:r>
        <w:separator/>
      </w:r>
    </w:p>
    <w:p w14:paraId="3096AE48" w14:textId="77777777" w:rsidR="00B802C9" w:rsidRDefault="00B802C9"/>
  </w:footnote>
  <w:footnote w:type="continuationSeparator" w:id="0">
    <w:p w14:paraId="27BACB9C" w14:textId="77777777" w:rsidR="00B802C9" w:rsidRDefault="00B802C9" w:rsidP="00BF3F0A">
      <w:r>
        <w:continuationSeparator/>
      </w:r>
    </w:p>
    <w:p w14:paraId="4421E43B" w14:textId="77777777" w:rsidR="00B802C9" w:rsidRDefault="00B80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4AB38" w14:textId="77777777" w:rsidR="009C2650" w:rsidRPr="0014610F" w:rsidRDefault="0014610F" w:rsidP="0014610F">
    <w:pPr>
      <w:pStyle w:val="Header"/>
    </w:pPr>
    <w:r>
      <w:t xml:space="preserve">RGRSS00006 </w:t>
    </w:r>
    <w:r w:rsidRPr="0014610F">
      <w:t>Greyhound Training Operations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610F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02C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BBE94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83A52-BE8F-4BA8-92EC-3B2D6EFD13F4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A78380-7E7F-47B4-A120-84A65B388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2017-10-04T04:44:00Z</dcterms:created>
  <dcterms:modified xsi:type="dcterms:W3CDTF">2017-10-04T04:44:00Z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